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DA" w:rsidRPr="00C713DA" w:rsidRDefault="00FF25DA" w:rsidP="00C713DA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ГБПОУ  «</w:t>
      </w:r>
      <w:proofErr w:type="spellStart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Трубчевский</w:t>
      </w:r>
      <w:proofErr w:type="spellEnd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политехнический техникум»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5DA"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работе  </w:t>
      </w:r>
      <w:proofErr w:type="gramStart"/>
      <w:r w:rsidRPr="00FF25D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F25DA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  <w:r w:rsidR="00757D83">
        <w:rPr>
          <w:rFonts w:ascii="Times New Roman" w:hAnsi="Times New Roman" w:cs="Times New Roman"/>
          <w:b/>
          <w:sz w:val="28"/>
          <w:szCs w:val="28"/>
        </w:rPr>
        <w:t>:</w:t>
      </w:r>
      <w:r w:rsidRPr="00FF2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735">
        <w:rPr>
          <w:rFonts w:ascii="Times New Roman" w:hAnsi="Times New Roman" w:cs="Times New Roman"/>
          <w:b/>
          <w:sz w:val="28"/>
          <w:szCs w:val="28"/>
        </w:rPr>
        <w:t xml:space="preserve"> 1519</w:t>
      </w:r>
      <w:r w:rsidR="00B91E1A">
        <w:rPr>
          <w:rFonts w:ascii="Times New Roman" w:hAnsi="Times New Roman" w:cs="Times New Roman"/>
          <w:b/>
          <w:sz w:val="28"/>
          <w:szCs w:val="28"/>
        </w:rPr>
        <w:t>.</w:t>
      </w:r>
    </w:p>
    <w:p w:rsidR="00FF25DA" w:rsidRPr="00FF25DA" w:rsidRDefault="00FF25DA" w:rsidP="00C713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5DA">
        <w:rPr>
          <w:rFonts w:ascii="Times New Roman" w:hAnsi="Times New Roman" w:cs="Times New Roman"/>
          <w:b/>
          <w:sz w:val="28"/>
          <w:szCs w:val="28"/>
        </w:rPr>
        <w:t>по дисциплине</w:t>
      </w:r>
      <w:r w:rsidR="00757D83">
        <w:rPr>
          <w:rFonts w:ascii="Times New Roman" w:hAnsi="Times New Roman" w:cs="Times New Roman"/>
          <w:b/>
          <w:sz w:val="28"/>
          <w:szCs w:val="28"/>
        </w:rPr>
        <w:t xml:space="preserve"> «Физическая культура».</w:t>
      </w:r>
      <w:r w:rsidR="00B91E1A">
        <w:rPr>
          <w:rFonts w:ascii="Times New Roman" w:hAnsi="Times New Roman" w:cs="Times New Roman"/>
          <w:b/>
          <w:sz w:val="28"/>
          <w:szCs w:val="28"/>
        </w:rPr>
        <w:t xml:space="preserve"> Период обучения с </w:t>
      </w:r>
      <w:r w:rsidR="009C5266">
        <w:rPr>
          <w:rFonts w:ascii="Times New Roman" w:hAnsi="Times New Roman" w:cs="Times New Roman"/>
          <w:b/>
          <w:sz w:val="28"/>
          <w:szCs w:val="28"/>
        </w:rPr>
        <w:t>18</w:t>
      </w:r>
      <w:r w:rsidR="00B91E1A">
        <w:rPr>
          <w:rFonts w:ascii="Times New Roman" w:hAnsi="Times New Roman" w:cs="Times New Roman"/>
          <w:b/>
          <w:sz w:val="28"/>
          <w:szCs w:val="28"/>
        </w:rPr>
        <w:t>.05.по</w:t>
      </w:r>
      <w:r w:rsidR="009C5266">
        <w:rPr>
          <w:rFonts w:ascii="Times New Roman" w:hAnsi="Times New Roman" w:cs="Times New Roman"/>
          <w:b/>
          <w:sz w:val="28"/>
          <w:szCs w:val="28"/>
        </w:rPr>
        <w:t>31</w:t>
      </w:r>
      <w:r w:rsidR="00B91E1A">
        <w:rPr>
          <w:rFonts w:ascii="Times New Roman" w:hAnsi="Times New Roman" w:cs="Times New Roman"/>
          <w:b/>
          <w:sz w:val="28"/>
          <w:szCs w:val="28"/>
        </w:rPr>
        <w:t>.05.2020.</w:t>
      </w:r>
    </w:p>
    <w:p w:rsidR="00FF25DA" w:rsidRPr="00757D83" w:rsidRDefault="00FF25DA" w:rsidP="00DC17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>Уважаемые обучающиеся,  после выполнения заданий отправляйте фото</w:t>
      </w:r>
      <w:r w:rsidR="00EC589A" w:rsidRPr="00EC5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89A">
        <w:rPr>
          <w:rFonts w:ascii="Times New Roman" w:hAnsi="Times New Roman" w:cs="Times New Roman"/>
          <w:b/>
          <w:sz w:val="28"/>
          <w:szCs w:val="28"/>
        </w:rPr>
        <w:t>таблицы</w:t>
      </w:r>
      <w:r w:rsidR="00EC589A" w:rsidRPr="00EC589A">
        <w:rPr>
          <w:rFonts w:ascii="Times New Roman" w:hAnsi="Times New Roman" w:cs="Times New Roman"/>
          <w:b/>
          <w:sz w:val="28"/>
          <w:szCs w:val="28"/>
        </w:rPr>
        <w:t xml:space="preserve"> контроля выполнения самостоятельной работы</w:t>
      </w:r>
      <w:r w:rsidR="00DC172D" w:rsidRPr="00DC172D">
        <w:rPr>
          <w:rFonts w:ascii="Times New Roman" w:hAnsi="Times New Roman" w:cs="Times New Roman"/>
          <w:b/>
          <w:sz w:val="28"/>
          <w:szCs w:val="28"/>
        </w:rPr>
        <w:t xml:space="preserve"> в конце каждой недели</w:t>
      </w:r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электронную почту</w:t>
      </w:r>
      <w:r w:rsidR="00C713D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57D83">
        <w:t xml:space="preserve"> </w:t>
      </w:r>
      <w:proofErr w:type="spellStart"/>
      <w:r w:rsidR="00757D83" w:rsidRPr="00C713DA">
        <w:rPr>
          <w:rFonts w:ascii="Times New Roman" w:hAnsi="Times New Roman" w:cs="Times New Roman"/>
          <w:b/>
          <w:sz w:val="24"/>
          <w:lang w:val="en-US"/>
        </w:rPr>
        <w:t>martynov</w:t>
      </w:r>
      <w:proofErr w:type="spellEnd"/>
      <w:r w:rsidR="00757D83" w:rsidRPr="00C713DA">
        <w:rPr>
          <w:rFonts w:ascii="Times New Roman" w:hAnsi="Times New Roman" w:cs="Times New Roman"/>
          <w:b/>
        </w:rPr>
        <w:t>2791</w:t>
      </w:r>
      <w:r w:rsidR="00757D83" w:rsidRPr="00C713DA">
        <w:rPr>
          <w:rFonts w:ascii="Times New Roman" w:hAnsi="Times New Roman" w:cs="Times New Roman"/>
          <w:b/>
          <w:sz w:val="28"/>
        </w:rPr>
        <w:t>@</w:t>
      </w:r>
      <w:r w:rsidR="00757D83" w:rsidRPr="00C713DA">
        <w:rPr>
          <w:rFonts w:ascii="Times New Roman" w:hAnsi="Times New Roman" w:cs="Times New Roman"/>
          <w:b/>
          <w:sz w:val="24"/>
          <w:lang w:val="en-US"/>
        </w:rPr>
        <w:t>mail</w:t>
      </w:r>
      <w:r w:rsidR="00757D83" w:rsidRPr="00C713DA">
        <w:rPr>
          <w:rFonts w:ascii="Times New Roman" w:hAnsi="Times New Roman" w:cs="Times New Roman"/>
          <w:b/>
          <w:sz w:val="24"/>
        </w:rPr>
        <w:t>.</w:t>
      </w:r>
      <w:proofErr w:type="spellStart"/>
      <w:r w:rsidR="00757D83" w:rsidRPr="00C713DA">
        <w:rPr>
          <w:rFonts w:ascii="Times New Roman" w:hAnsi="Times New Roman" w:cs="Times New Roman"/>
          <w:b/>
          <w:sz w:val="24"/>
          <w:lang w:val="en-US"/>
        </w:rPr>
        <w:t>ru</w:t>
      </w:r>
      <w:proofErr w:type="spellEnd"/>
      <w:r w:rsidRPr="00C713DA">
        <w:rPr>
          <w:rFonts w:ascii="Times New Roman" w:hAnsi="Times New Roman" w:cs="Times New Roman"/>
          <w:sz w:val="32"/>
          <w:szCs w:val="28"/>
        </w:rPr>
        <w:t xml:space="preserve"> 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DA" w:rsidRPr="00757D83" w:rsidRDefault="00757D83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Преподаватель: Мартынов А.И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27" w:type="dxa"/>
        <w:tblLook w:val="04A0"/>
      </w:tblPr>
      <w:tblGrid>
        <w:gridCol w:w="560"/>
        <w:gridCol w:w="1441"/>
        <w:gridCol w:w="12399"/>
      </w:tblGrid>
      <w:tr w:rsidR="00A00093" w:rsidTr="00C713DA">
        <w:trPr>
          <w:trHeight w:val="5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EC589A" w:rsidRDefault="00A00093" w:rsidP="00505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00093" w:rsidRPr="00EC589A" w:rsidRDefault="00A00093" w:rsidP="00505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EC589A" w:rsidRDefault="00A00093" w:rsidP="00505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EC589A" w:rsidRDefault="00A00093" w:rsidP="005057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89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</w:tr>
      <w:tr w:rsidR="00A00093" w:rsidTr="00C713DA">
        <w:trPr>
          <w:trHeight w:val="8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72D" w:rsidRDefault="00DC172D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</w:t>
            </w:r>
          </w:p>
          <w:p w:rsidR="00A00093" w:rsidRPr="00FF25DA" w:rsidRDefault="00DC172D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9A" w:rsidRPr="00EC589A" w:rsidRDefault="00EC589A" w:rsidP="00EC589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W w:w="121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65"/>
              <w:gridCol w:w="2522"/>
              <w:gridCol w:w="2943"/>
              <w:gridCol w:w="2943"/>
            </w:tblGrid>
            <w:tr w:rsidR="001A3F2F" w:rsidRPr="00EC589A" w:rsidTr="001A3F2F">
              <w:trPr>
                <w:trHeight w:val="141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AA4D3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 xml:space="preserve">Содержание </w:t>
                  </w: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3</w:t>
                  </w:r>
                  <w:r w:rsidRPr="00EC589A">
                    <w:rPr>
                      <w:rFonts w:ascii="Times New Roman" w:hAnsi="Times New Roman" w:cs="Times New Roman"/>
                      <w:b/>
                      <w:szCs w:val="28"/>
                    </w:rPr>
                    <w:t xml:space="preserve"> </w:t>
                  </w: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балла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4</w:t>
                  </w:r>
                  <w:r w:rsidRPr="00EC589A">
                    <w:rPr>
                      <w:rFonts w:ascii="Times New Roman" w:hAnsi="Times New Roman" w:cs="Times New Roman"/>
                      <w:b/>
                      <w:szCs w:val="28"/>
                    </w:rPr>
                    <w:t xml:space="preserve"> </w:t>
                  </w: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балла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5</w:t>
                  </w:r>
                  <w:r w:rsidRPr="00EC589A">
                    <w:rPr>
                      <w:rFonts w:ascii="Times New Roman" w:hAnsi="Times New Roman" w:cs="Times New Roman"/>
                      <w:b/>
                      <w:szCs w:val="28"/>
                    </w:rPr>
                    <w:t xml:space="preserve"> </w:t>
                  </w:r>
                  <w:r w:rsidRPr="00EC589A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баллов</w:t>
                  </w:r>
                </w:p>
              </w:tc>
            </w:tr>
            <w:tr w:rsidR="001A3F2F" w:rsidRPr="00EC589A" w:rsidTr="001A3F2F">
              <w:trPr>
                <w:trHeight w:val="141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pStyle w:val="c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Cs w:val="22"/>
                    </w:rPr>
                  </w:pPr>
                  <w:r w:rsidRPr="00EC589A">
                    <w:rPr>
                      <w:rStyle w:val="c0"/>
                      <w:color w:val="000000"/>
                    </w:rPr>
                    <w:t xml:space="preserve">1.Прыжком переход из упора присев в </w:t>
                  </w:r>
                  <w:proofErr w:type="gramStart"/>
                  <w:r w:rsidRPr="00EC589A">
                    <w:rPr>
                      <w:rStyle w:val="c0"/>
                      <w:color w:val="000000"/>
                    </w:rPr>
                    <w:t>упор</w:t>
                  </w:r>
                  <w:proofErr w:type="gramEnd"/>
                  <w:r w:rsidRPr="00EC589A">
                    <w:rPr>
                      <w:rStyle w:val="c0"/>
                      <w:color w:val="000000"/>
                    </w:rPr>
                    <w:t xml:space="preserve"> лежа (для развития общей выносливости, укрепления мышц рук, ног, спины, брюшного пресса).</w:t>
                  </w:r>
                </w:p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25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35</w:t>
                  </w:r>
                </w:p>
              </w:tc>
            </w:tr>
            <w:tr w:rsidR="001A3F2F" w:rsidRPr="00EC589A" w:rsidTr="001A3F2F">
              <w:trPr>
                <w:trHeight w:val="141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C589A">
                    <w:rPr>
                      <w:rStyle w:val="c0"/>
                      <w:rFonts w:ascii="Times New Roman" w:hAnsi="Times New Roman" w:cs="Times New Roman"/>
                      <w:bCs/>
                      <w:color w:val="000000"/>
                      <w:sz w:val="24"/>
                    </w:rPr>
                    <w:t>2</w:t>
                  </w:r>
                  <w:r w:rsidRPr="00EC589A">
                    <w:rPr>
                      <w:rStyle w:val="c0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</w:rPr>
                    <w:t>.</w:t>
                  </w:r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 xml:space="preserve"> Прыжки со скакалкой (для развития координации движений, силы ног, прыгучести, общей и силовой выносливости). Общее для всех положение: вращение скакалки вперед, ноги вместе. Учитывается количество прыжков за 30сек </w:t>
                  </w: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25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40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35</w:t>
                  </w:r>
                </w:p>
              </w:tc>
            </w:tr>
            <w:tr w:rsidR="001A3F2F" w:rsidRPr="00EC589A" w:rsidTr="001A3F2F">
              <w:trPr>
                <w:trHeight w:val="1517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lastRenderedPageBreak/>
                    <w:t>3.Поднимание туловища, ноги закреплены, руки за голово</w:t>
                  </w:r>
                  <w:proofErr w:type="gram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й</w:t>
                  </w:r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End"/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>для развития мышц брюшного пресса, силовой и общей выносливости.)</w:t>
                  </w: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25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40</w:t>
                  </w:r>
                </w:p>
              </w:tc>
            </w:tr>
            <w:tr w:rsidR="001A3F2F" w:rsidRPr="00EC589A" w:rsidTr="001A3F2F">
              <w:trPr>
                <w:trHeight w:val="1517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pStyle w:val="c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Cs w:val="22"/>
                    </w:rPr>
                  </w:pPr>
                  <w:r w:rsidRPr="00EC589A">
                    <w:rPr>
                      <w:szCs w:val="28"/>
                    </w:rPr>
                    <w:t>4.Приседания, руки за головой</w:t>
                  </w:r>
                  <w:r w:rsidRPr="00EC589A">
                    <w:rPr>
                      <w:rStyle w:val="c0"/>
                      <w:color w:val="000000"/>
                    </w:rPr>
                    <w:t xml:space="preserve"> (для развития силы ног, общей и силовой выносливости).</w:t>
                  </w:r>
                </w:p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25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</w:tc>
            </w:tr>
            <w:tr w:rsidR="001A3F2F" w:rsidRPr="00EC589A" w:rsidTr="001A3F2F">
              <w:trPr>
                <w:trHeight w:val="1733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C589A">
                    <w:rPr>
                      <w:rStyle w:val="c0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</w:rPr>
                    <w:t> 5.</w:t>
                  </w:r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 xml:space="preserve">Подтягивание: мальчики — из виса, </w:t>
                  </w:r>
                  <w:proofErr w:type="gramStart"/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>девочки</w:t>
                  </w:r>
                  <w:proofErr w:type="gramEnd"/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 xml:space="preserve"> из виса лежа (для развития силы рук, укрепления брюшного пресса, мышц груди и спины).  </w:t>
                  </w: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8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7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14</w:t>
                  </w:r>
                </w:p>
              </w:tc>
            </w:tr>
            <w:tr w:rsidR="001A3F2F" w:rsidRPr="00EC589A" w:rsidTr="001A3F2F">
              <w:trPr>
                <w:trHeight w:val="2032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6.Наклоны из исходного положения сто</w:t>
                  </w:r>
                  <w:proofErr w:type="gram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я</w:t>
                  </w:r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End"/>
                  <w:r w:rsidRPr="00EC589A"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</w:rPr>
                    <w:t>для развития гибкости, равновесия, общей выносливости).за</w:t>
                  </w:r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 сек.</w:t>
                  </w:r>
                </w:p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12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17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15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18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18</w:t>
                  </w:r>
                </w:p>
              </w:tc>
            </w:tr>
            <w:tr w:rsidR="001A3F2F" w:rsidRPr="00EC589A" w:rsidTr="001A3F2F">
              <w:trPr>
                <w:trHeight w:val="1856"/>
                <w:jc w:val="center"/>
              </w:trPr>
              <w:tc>
                <w:tcPr>
                  <w:tcW w:w="1546" w:type="pct"/>
                </w:tcPr>
                <w:p w:rsidR="00EC589A" w:rsidRPr="00EC589A" w:rsidRDefault="00EC589A" w:rsidP="004666D2">
                  <w:pPr>
                    <w:pStyle w:val="c3"/>
                    <w:shd w:val="clear" w:color="auto" w:fill="FFFFFF"/>
                    <w:spacing w:before="0" w:beforeAutospacing="0" w:after="0" w:afterAutospacing="0"/>
                    <w:rPr>
                      <w:color w:val="000000"/>
                      <w:szCs w:val="22"/>
                    </w:rPr>
                  </w:pPr>
                  <w:r w:rsidRPr="00EC589A">
                    <w:rPr>
                      <w:rStyle w:val="c0"/>
                      <w:color w:val="000000"/>
                    </w:rPr>
                    <w:t xml:space="preserve">7.Сгибание и разгибание </w:t>
                  </w:r>
                  <w:proofErr w:type="gramStart"/>
                  <w:r w:rsidRPr="00EC589A">
                    <w:rPr>
                      <w:rStyle w:val="c0"/>
                      <w:color w:val="000000"/>
                    </w:rPr>
                    <w:t>рук</w:t>
                  </w:r>
                  <w:proofErr w:type="gramEnd"/>
                  <w:r w:rsidRPr="00EC589A">
                    <w:rPr>
                      <w:rStyle w:val="c0"/>
                      <w:color w:val="000000"/>
                    </w:rPr>
                    <w:t xml:space="preserve"> в упоре лежа (для развития силы рук, укрепления мышц брюшного пресса, спины, ног, развития силовой и общей выносливости).</w:t>
                  </w:r>
                </w:p>
                <w:p w:rsidR="00EC589A" w:rsidRPr="00EC589A" w:rsidRDefault="00EC589A" w:rsidP="004666D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1036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5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20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7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30</w:t>
                  </w:r>
                </w:p>
              </w:tc>
              <w:tc>
                <w:tcPr>
                  <w:tcW w:w="1209" w:type="pct"/>
                </w:tcPr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д</w:t>
                  </w:r>
                  <w:proofErr w:type="spellEnd"/>
                  <w:r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10</w:t>
                  </w:r>
                </w:p>
                <w:p w:rsidR="00EC589A" w:rsidRPr="00EC589A" w:rsidRDefault="00EC589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  <w:p w:rsidR="00EC589A" w:rsidRPr="00EC589A" w:rsidRDefault="00C713DA" w:rsidP="004666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ю</w:t>
                  </w:r>
                  <w:proofErr w:type="spellEnd"/>
                  <w:r w:rsidR="00EC589A" w:rsidRPr="00EC589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40</w:t>
                  </w:r>
                </w:p>
              </w:tc>
            </w:tr>
          </w:tbl>
          <w:p w:rsidR="00A00093" w:rsidRPr="00757D83" w:rsidRDefault="00A00093" w:rsidP="00C713DA">
            <w:pPr>
              <w:pStyle w:val="121"/>
              <w:shd w:val="clear" w:color="auto" w:fill="auto"/>
              <w:spacing w:before="294" w:after="360"/>
              <w:ind w:left="100" w:right="40" w:firstLine="8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EF1" w:rsidRDefault="00C713DA" w:rsidP="005A3EF1">
      <w:pPr>
        <w:pStyle w:val="121"/>
        <w:shd w:val="clear" w:color="auto" w:fill="auto"/>
        <w:spacing w:before="294" w:after="360"/>
        <w:ind w:right="40" w:firstLine="0"/>
        <w:rPr>
          <w:rFonts w:ascii="Times New Roman" w:hAnsi="Times New Roman" w:cs="Times New Roman"/>
          <w:sz w:val="24"/>
          <w:szCs w:val="24"/>
        </w:rPr>
      </w:pPr>
      <w:r w:rsidRPr="00EC589A">
        <w:rPr>
          <w:rFonts w:ascii="Times New Roman" w:hAnsi="Times New Roman" w:cs="Times New Roman"/>
          <w:sz w:val="24"/>
          <w:szCs w:val="24"/>
        </w:rPr>
        <w:lastRenderedPageBreak/>
        <w:t xml:space="preserve">Упражнения выполнять </w:t>
      </w:r>
      <w:r w:rsidR="00A25F9F">
        <w:rPr>
          <w:rFonts w:ascii="Times New Roman" w:hAnsi="Times New Roman" w:cs="Times New Roman"/>
          <w:sz w:val="24"/>
          <w:szCs w:val="24"/>
        </w:rPr>
        <w:t>3-4</w:t>
      </w:r>
      <w:r w:rsidRPr="00EC589A">
        <w:rPr>
          <w:rFonts w:ascii="Times New Roman" w:hAnsi="Times New Roman" w:cs="Times New Roman"/>
          <w:sz w:val="24"/>
          <w:szCs w:val="24"/>
        </w:rPr>
        <w:t>раза в неделю после соответствующей разминки, составленной самим обучающимся</w:t>
      </w:r>
      <w:r w:rsidR="005A3EF1">
        <w:rPr>
          <w:rFonts w:ascii="Times New Roman" w:hAnsi="Times New Roman" w:cs="Times New Roman"/>
          <w:sz w:val="24"/>
          <w:szCs w:val="24"/>
        </w:rPr>
        <w:t>.</w:t>
      </w:r>
    </w:p>
    <w:p w:rsidR="001A3F2F" w:rsidRPr="001A3F2F" w:rsidRDefault="001A3F2F" w:rsidP="001A3F2F">
      <w:pPr>
        <w:pStyle w:val="Style32"/>
        <w:widowControl/>
        <w:spacing w:line="23" w:lineRule="atLeast"/>
        <w:jc w:val="center"/>
        <w:rPr>
          <w:rStyle w:val="FontStyle59"/>
          <w:sz w:val="24"/>
          <w:szCs w:val="24"/>
        </w:rPr>
      </w:pPr>
      <w:r w:rsidRPr="001A3F2F">
        <w:rPr>
          <w:rStyle w:val="FontStyle59"/>
          <w:sz w:val="24"/>
          <w:szCs w:val="24"/>
        </w:rPr>
        <w:t>Информационное обеспечение обучения</w:t>
      </w:r>
    </w:p>
    <w:p w:rsidR="001A3F2F" w:rsidRPr="001A3F2F" w:rsidRDefault="001A3F2F" w:rsidP="001A3F2F">
      <w:pPr>
        <w:pStyle w:val="Style32"/>
        <w:widowControl/>
        <w:spacing w:line="23" w:lineRule="atLeast"/>
        <w:rPr>
          <w:rStyle w:val="FontStyle59"/>
          <w:sz w:val="24"/>
          <w:szCs w:val="24"/>
        </w:rPr>
      </w:pPr>
    </w:p>
    <w:p w:rsidR="001A3F2F" w:rsidRPr="001A3F2F" w:rsidRDefault="001A3F2F" w:rsidP="001A3F2F">
      <w:pPr>
        <w:pStyle w:val="Style32"/>
        <w:widowControl/>
        <w:spacing w:line="23" w:lineRule="atLeast"/>
        <w:rPr>
          <w:rStyle w:val="FontStyle59"/>
          <w:sz w:val="24"/>
          <w:szCs w:val="24"/>
        </w:rPr>
      </w:pPr>
      <w:r w:rsidRPr="001A3F2F">
        <w:rPr>
          <w:rStyle w:val="FontStyle59"/>
          <w:sz w:val="24"/>
          <w:szCs w:val="24"/>
        </w:rPr>
        <w:t>Основные источники (ОИ):</w:t>
      </w:r>
    </w:p>
    <w:p w:rsidR="001A3F2F" w:rsidRPr="001A3F2F" w:rsidRDefault="001A3F2F" w:rsidP="001A3F2F">
      <w:pPr>
        <w:spacing w:line="23" w:lineRule="atLeast"/>
        <w:rPr>
          <w:rFonts w:ascii="Times New Roman" w:hAnsi="Times New Roman" w:cs="Times New Roman"/>
          <w:szCs w:val="24"/>
        </w:rPr>
      </w:pPr>
    </w:p>
    <w:tbl>
      <w:tblPr>
        <w:tblW w:w="1496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59"/>
        <w:gridCol w:w="13"/>
        <w:gridCol w:w="5223"/>
        <w:gridCol w:w="14"/>
        <w:gridCol w:w="3644"/>
        <w:gridCol w:w="6"/>
        <w:gridCol w:w="5106"/>
      </w:tblGrid>
      <w:tr w:rsidR="001A3F2F" w:rsidRPr="001A3F2F" w:rsidTr="008022A8">
        <w:trPr>
          <w:trHeight w:val="200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F2F" w:rsidRPr="001A3F2F" w:rsidRDefault="001A3F2F" w:rsidP="00E8465C">
            <w:pPr>
              <w:pStyle w:val="Style5"/>
              <w:widowControl/>
              <w:spacing w:line="240" w:lineRule="auto"/>
              <w:jc w:val="center"/>
              <w:rPr>
                <w:rStyle w:val="FontStyle58"/>
                <w:sz w:val="22"/>
                <w:szCs w:val="24"/>
              </w:rPr>
            </w:pPr>
            <w:r w:rsidRPr="001A3F2F">
              <w:rPr>
                <w:rStyle w:val="FontStyle58"/>
                <w:sz w:val="22"/>
                <w:szCs w:val="24"/>
              </w:rPr>
              <w:t xml:space="preserve">№ </w:t>
            </w:r>
            <w:proofErr w:type="spellStart"/>
            <w:proofErr w:type="gramStart"/>
            <w:r w:rsidRPr="001A3F2F">
              <w:rPr>
                <w:rStyle w:val="FontStyle58"/>
                <w:sz w:val="22"/>
                <w:szCs w:val="24"/>
              </w:rPr>
              <w:t>п</w:t>
            </w:r>
            <w:proofErr w:type="spellEnd"/>
            <w:proofErr w:type="gramEnd"/>
            <w:r w:rsidRPr="001A3F2F">
              <w:rPr>
                <w:rStyle w:val="FontStyle58"/>
                <w:sz w:val="22"/>
                <w:szCs w:val="24"/>
              </w:rPr>
              <w:t>/</w:t>
            </w:r>
            <w:proofErr w:type="spellStart"/>
            <w:r w:rsidRPr="001A3F2F">
              <w:rPr>
                <w:rStyle w:val="FontStyle58"/>
                <w:sz w:val="22"/>
                <w:szCs w:val="24"/>
              </w:rPr>
              <w:t>п</w:t>
            </w:r>
            <w:proofErr w:type="spellEnd"/>
          </w:p>
        </w:tc>
        <w:tc>
          <w:tcPr>
            <w:tcW w:w="5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5"/>
              <w:widowControl/>
              <w:spacing w:line="240" w:lineRule="auto"/>
              <w:jc w:val="center"/>
              <w:rPr>
                <w:rStyle w:val="FontStyle58"/>
                <w:sz w:val="22"/>
                <w:szCs w:val="24"/>
              </w:rPr>
            </w:pPr>
            <w:r w:rsidRPr="001A3F2F">
              <w:rPr>
                <w:rStyle w:val="FontStyle58"/>
                <w:sz w:val="22"/>
                <w:szCs w:val="24"/>
              </w:rPr>
              <w:t>Наименование</w:t>
            </w:r>
          </w:p>
        </w:tc>
        <w:tc>
          <w:tcPr>
            <w:tcW w:w="3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5"/>
              <w:widowControl/>
              <w:spacing w:line="240" w:lineRule="auto"/>
              <w:jc w:val="center"/>
              <w:rPr>
                <w:rStyle w:val="FontStyle58"/>
                <w:sz w:val="22"/>
                <w:szCs w:val="24"/>
              </w:rPr>
            </w:pPr>
            <w:r w:rsidRPr="001A3F2F">
              <w:rPr>
                <w:rStyle w:val="FontStyle58"/>
                <w:sz w:val="22"/>
                <w:szCs w:val="24"/>
              </w:rPr>
              <w:t>Автор</w:t>
            </w: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5"/>
              <w:widowControl/>
              <w:spacing w:line="240" w:lineRule="auto"/>
              <w:jc w:val="center"/>
              <w:rPr>
                <w:rStyle w:val="FontStyle58"/>
                <w:sz w:val="22"/>
                <w:szCs w:val="24"/>
              </w:rPr>
            </w:pPr>
            <w:r w:rsidRPr="001A3F2F">
              <w:rPr>
                <w:rStyle w:val="FontStyle58"/>
                <w:sz w:val="22"/>
                <w:szCs w:val="24"/>
              </w:rPr>
              <w:t>Издательство, год издания</w:t>
            </w:r>
          </w:p>
        </w:tc>
      </w:tr>
      <w:tr w:rsidR="001A3F2F" w:rsidRPr="001A3F2F" w:rsidTr="008022A8">
        <w:trPr>
          <w:trHeight w:val="86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 w:val="22"/>
                <w:szCs w:val="24"/>
              </w:rPr>
            </w:pPr>
            <w:r w:rsidRPr="001A3F2F">
              <w:rPr>
                <w:rStyle w:val="FontStyle55"/>
                <w:sz w:val="22"/>
                <w:szCs w:val="24"/>
              </w:rPr>
              <w:t>ОИ</w:t>
            </w:r>
            <w:proofErr w:type="gramStart"/>
            <w:r w:rsidRPr="001A3F2F">
              <w:rPr>
                <w:rStyle w:val="FontStyle55"/>
                <w:sz w:val="22"/>
                <w:szCs w:val="24"/>
              </w:rPr>
              <w:t>1</w:t>
            </w:r>
            <w:proofErr w:type="gramEnd"/>
          </w:p>
        </w:tc>
        <w:tc>
          <w:tcPr>
            <w:tcW w:w="5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firstLine="567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 xml:space="preserve">Физическая культура: учеб. Для учащихся 10-11 </w:t>
            </w:r>
            <w:proofErr w:type="spell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кл</w:t>
            </w:r>
            <w:proofErr w:type="spell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 xml:space="preserve">. общеобразовательных учреждений/ под ред. В.И. Ляха и др.-4-е </w:t>
            </w:r>
            <w:proofErr w:type="spellStart"/>
            <w:proofErr w:type="gram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изд</w:t>
            </w:r>
            <w:proofErr w:type="spellEnd"/>
            <w:proofErr w:type="gramEnd"/>
          </w:p>
        </w:tc>
        <w:tc>
          <w:tcPr>
            <w:tcW w:w="3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31"/>
              <w:widowControl/>
              <w:rPr>
                <w:sz w:val="22"/>
              </w:rPr>
            </w:pPr>
            <w:r w:rsidRPr="001A3F2F">
              <w:rPr>
                <w:color w:val="000000"/>
                <w:sz w:val="22"/>
              </w:rPr>
              <w:t xml:space="preserve">Лях В.И, Л.Е. </w:t>
            </w:r>
            <w:proofErr w:type="spellStart"/>
            <w:r w:rsidRPr="001A3F2F">
              <w:rPr>
                <w:color w:val="000000"/>
                <w:sz w:val="22"/>
              </w:rPr>
              <w:t>Любомирский</w:t>
            </w:r>
            <w:proofErr w:type="spellEnd"/>
            <w:r w:rsidRPr="001A3F2F">
              <w:rPr>
                <w:color w:val="000000"/>
                <w:sz w:val="22"/>
              </w:rPr>
              <w:t xml:space="preserve">, Г.Б. </w:t>
            </w:r>
            <w:proofErr w:type="spellStart"/>
            <w:r w:rsidRPr="001A3F2F">
              <w:rPr>
                <w:color w:val="000000"/>
                <w:sz w:val="22"/>
              </w:rPr>
              <w:t>Мейксон</w:t>
            </w:r>
            <w:proofErr w:type="spellEnd"/>
          </w:p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31"/>
              <w:widowControl/>
              <w:jc w:val="both"/>
              <w:rPr>
                <w:sz w:val="22"/>
              </w:rPr>
            </w:pPr>
            <w:r w:rsidRPr="001A3F2F">
              <w:rPr>
                <w:color w:val="000000"/>
                <w:sz w:val="22"/>
              </w:rPr>
              <w:t>М.: Просвещение, 2016.-155с.</w:t>
            </w:r>
          </w:p>
        </w:tc>
      </w:tr>
      <w:tr w:rsidR="001A3F2F" w:rsidRPr="001A3F2F" w:rsidTr="008022A8">
        <w:trPr>
          <w:trHeight w:val="432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 w:val="22"/>
                <w:szCs w:val="24"/>
              </w:rPr>
            </w:pPr>
            <w:r w:rsidRPr="001A3F2F">
              <w:rPr>
                <w:rStyle w:val="FontStyle55"/>
                <w:sz w:val="22"/>
                <w:szCs w:val="24"/>
              </w:rPr>
              <w:t>ОИ</w:t>
            </w:r>
            <w:proofErr w:type="gramStart"/>
            <w:r w:rsidRPr="001A3F2F">
              <w:rPr>
                <w:rStyle w:val="FontStyle55"/>
                <w:sz w:val="22"/>
                <w:szCs w:val="24"/>
              </w:rPr>
              <w:t>2</w:t>
            </w:r>
            <w:proofErr w:type="gramEnd"/>
          </w:p>
        </w:tc>
        <w:tc>
          <w:tcPr>
            <w:tcW w:w="5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tabs>
                <w:tab w:val="left" w:pos="412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Физическая культура: Учеб</w:t>
            </w:r>
            <w:proofErr w:type="gram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  <w:proofErr w:type="gram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п</w:t>
            </w:r>
            <w:proofErr w:type="gram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 xml:space="preserve">особие для студ. сред. проф. Учеб. Заведений / Н.В Решетников, Ю.Л </w:t>
            </w:r>
            <w:proofErr w:type="spell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Кислицын</w:t>
            </w:r>
            <w:proofErr w:type="spell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 xml:space="preserve">. – 4-е </w:t>
            </w:r>
            <w:proofErr w:type="spell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изд.</w:t>
            </w:r>
            <w:proofErr w:type="gram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,с</w:t>
            </w:r>
            <w:proofErr w:type="gram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тер</w:t>
            </w:r>
            <w:proofErr w:type="spellEnd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firstLine="3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Решетников Н.</w:t>
            </w:r>
            <w:proofErr w:type="gramStart"/>
            <w:r w:rsidRPr="001A3F2F"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proofErr w:type="gramEnd"/>
          </w:p>
          <w:p w:rsidR="001A3F2F" w:rsidRPr="001A3F2F" w:rsidRDefault="001A3F2F" w:rsidP="00E8465C">
            <w:pPr>
              <w:pStyle w:val="Style31"/>
              <w:widowControl/>
              <w:rPr>
                <w:sz w:val="22"/>
              </w:rPr>
            </w:pP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31"/>
              <w:widowControl/>
              <w:jc w:val="both"/>
              <w:rPr>
                <w:sz w:val="22"/>
              </w:rPr>
            </w:pPr>
            <w:r w:rsidRPr="001A3F2F">
              <w:rPr>
                <w:color w:val="000000"/>
                <w:sz w:val="22"/>
              </w:rPr>
              <w:t>М.: Издательский центр «Академия»,2015. -152с.</w:t>
            </w:r>
          </w:p>
        </w:tc>
      </w:tr>
      <w:tr w:rsidR="001A3F2F" w:rsidRPr="001A3F2F" w:rsidTr="008022A8">
        <w:trPr>
          <w:trHeight w:val="432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 w:val="22"/>
                <w:szCs w:val="24"/>
              </w:rPr>
            </w:pPr>
            <w:r w:rsidRPr="001A3F2F">
              <w:rPr>
                <w:rStyle w:val="FontStyle55"/>
                <w:sz w:val="22"/>
                <w:szCs w:val="24"/>
              </w:rPr>
              <w:t>ОИ3</w:t>
            </w:r>
          </w:p>
        </w:tc>
        <w:tc>
          <w:tcPr>
            <w:tcW w:w="5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firstLine="567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Физическая культура и физическая подготовка: учебник для студентов вузов, курсантов и слушателей образовательных учреж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softHyphen/>
              <w:t xml:space="preserve">дений высшего профессионального образования МВД России / под ред. </w:t>
            </w:r>
            <w:proofErr w:type="spell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В.Я.Кикотя</w:t>
            </w:r>
            <w:proofErr w:type="spell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, И. </w:t>
            </w:r>
            <w:proofErr w:type="spell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С.Барчукова</w:t>
            </w:r>
            <w:proofErr w:type="spell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 — М., 2010</w:t>
            </w:r>
          </w:p>
        </w:tc>
        <w:tc>
          <w:tcPr>
            <w:tcW w:w="3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firstLine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Барчуков И. С., Назаров Ю. Н., Егоров С.  </w:t>
            </w:r>
          </w:p>
          <w:p w:rsidR="001A3F2F" w:rsidRPr="001A3F2F" w:rsidRDefault="001A3F2F" w:rsidP="00E8465C">
            <w:pPr>
              <w:pStyle w:val="Style31"/>
              <w:widowControl/>
              <w:rPr>
                <w:sz w:val="22"/>
              </w:rPr>
            </w:pPr>
          </w:p>
        </w:tc>
        <w:tc>
          <w:tcPr>
            <w:tcW w:w="5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под ред. </w:t>
            </w:r>
            <w:proofErr w:type="spell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В.Я.Кикотя</w:t>
            </w:r>
            <w:proofErr w:type="spell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, И. </w:t>
            </w:r>
            <w:proofErr w:type="spell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С.Барчукова</w:t>
            </w:r>
            <w:proofErr w:type="spell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 — М., 2017</w:t>
            </w:r>
          </w:p>
        </w:tc>
      </w:tr>
      <w:tr w:rsidR="001A3F2F" w:rsidRPr="001A3F2F" w:rsidTr="00802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8"/>
        </w:trPr>
        <w:tc>
          <w:tcPr>
            <w:tcW w:w="972" w:type="dxa"/>
            <w:gridSpan w:val="2"/>
          </w:tcPr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b/>
                <w:sz w:val="22"/>
              </w:rPr>
            </w:pPr>
            <w:r w:rsidRPr="001A3F2F">
              <w:rPr>
                <w:b/>
                <w:sz w:val="22"/>
              </w:rPr>
              <w:t>ОИ</w:t>
            </w:r>
            <w:proofErr w:type="gramStart"/>
            <w:r w:rsidRPr="001A3F2F">
              <w:rPr>
                <w:b/>
                <w:sz w:val="22"/>
              </w:rPr>
              <w:t>4</w:t>
            </w:r>
            <w:proofErr w:type="gramEnd"/>
          </w:p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b/>
                <w:sz w:val="22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b/>
                <w:sz w:val="22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b/>
                <w:sz w:val="22"/>
              </w:rPr>
            </w:pPr>
          </w:p>
        </w:tc>
        <w:tc>
          <w:tcPr>
            <w:tcW w:w="5237" w:type="dxa"/>
            <w:gridSpan w:val="2"/>
          </w:tcPr>
          <w:p w:rsidR="001A3F2F" w:rsidRPr="001A3F2F" w:rsidRDefault="001A3F2F" w:rsidP="00E846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Теория и методика физического воспитания и спорта: учебник / под общ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р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ед. Г. В. </w:t>
            </w:r>
            <w:proofErr w:type="spell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Барчуковой</w:t>
            </w:r>
            <w:proofErr w:type="spell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3644" w:type="dxa"/>
          </w:tcPr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Барчуков И. С.</w:t>
            </w:r>
          </w:p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</w:p>
        </w:tc>
        <w:tc>
          <w:tcPr>
            <w:tcW w:w="5112" w:type="dxa"/>
            <w:gridSpan w:val="2"/>
          </w:tcPr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М., 2016.</w:t>
            </w:r>
          </w:p>
          <w:p w:rsidR="001A3F2F" w:rsidRPr="001A3F2F" w:rsidRDefault="001A3F2F" w:rsidP="00E8465C">
            <w:pPr>
              <w:rPr>
                <w:rFonts w:ascii="Times New Roman" w:hAnsi="Times New Roman" w:cs="Times New Roman"/>
                <w:szCs w:val="24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</w:p>
        </w:tc>
      </w:tr>
      <w:tr w:rsidR="001A3F2F" w:rsidRPr="001A3F2F" w:rsidTr="00802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9"/>
        </w:trPr>
        <w:tc>
          <w:tcPr>
            <w:tcW w:w="972" w:type="dxa"/>
            <w:gridSpan w:val="2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b/>
                <w:sz w:val="22"/>
              </w:rPr>
            </w:pPr>
            <w:r w:rsidRPr="001A3F2F">
              <w:rPr>
                <w:b/>
                <w:sz w:val="22"/>
              </w:rPr>
              <w:t>ОИ5</w:t>
            </w:r>
          </w:p>
        </w:tc>
        <w:tc>
          <w:tcPr>
            <w:tcW w:w="5237" w:type="dxa"/>
            <w:gridSpan w:val="2"/>
          </w:tcPr>
          <w:p w:rsidR="001A3F2F" w:rsidRPr="001A3F2F" w:rsidRDefault="001A3F2F" w:rsidP="00E8465C">
            <w:pPr>
              <w:ind w:firstLine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Физическая культура: учебник для студ. учреждений сред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п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роф. образо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softHyphen/>
              <w:t xml:space="preserve">вания. </w:t>
            </w:r>
          </w:p>
        </w:tc>
        <w:tc>
          <w:tcPr>
            <w:tcW w:w="3644" w:type="dxa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Бишаева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А.А.</w:t>
            </w:r>
          </w:p>
        </w:tc>
        <w:tc>
          <w:tcPr>
            <w:tcW w:w="5112" w:type="dxa"/>
            <w:gridSpan w:val="2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М., 2016.</w:t>
            </w:r>
          </w:p>
        </w:tc>
      </w:tr>
      <w:tr w:rsidR="001A3F2F" w:rsidRPr="001A3F2F" w:rsidTr="00802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4"/>
        </w:trPr>
        <w:tc>
          <w:tcPr>
            <w:tcW w:w="972" w:type="dxa"/>
            <w:gridSpan w:val="2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b/>
                <w:sz w:val="22"/>
              </w:rPr>
            </w:pPr>
            <w:r w:rsidRPr="001A3F2F">
              <w:rPr>
                <w:b/>
                <w:sz w:val="22"/>
              </w:rPr>
              <w:t>ОИ</w:t>
            </w:r>
            <w:proofErr w:type="gramStart"/>
            <w:r w:rsidRPr="001A3F2F">
              <w:rPr>
                <w:b/>
                <w:sz w:val="22"/>
              </w:rPr>
              <w:t>6</w:t>
            </w:r>
            <w:proofErr w:type="gramEnd"/>
          </w:p>
        </w:tc>
        <w:tc>
          <w:tcPr>
            <w:tcW w:w="5237" w:type="dxa"/>
            <w:gridSpan w:val="2"/>
          </w:tcPr>
          <w:p w:rsidR="001A3F2F" w:rsidRPr="001A3F2F" w:rsidRDefault="001A3F2F" w:rsidP="00E846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Содержание и направленность физкультурно-оздоровительных занятий. </w:t>
            </w:r>
          </w:p>
        </w:tc>
        <w:tc>
          <w:tcPr>
            <w:tcW w:w="3644" w:type="dxa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Гамидова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С. К</w:t>
            </w:r>
          </w:p>
        </w:tc>
        <w:tc>
          <w:tcPr>
            <w:tcW w:w="5112" w:type="dxa"/>
            <w:gridSpan w:val="2"/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Смоленск, 2015.</w:t>
            </w:r>
          </w:p>
        </w:tc>
      </w:tr>
      <w:tr w:rsidR="001A3F2F" w:rsidRPr="001A3F2F" w:rsidTr="00802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3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rStyle w:val="FontStyle55"/>
                <w:b w:val="0"/>
                <w:bCs w:val="0"/>
                <w:i w:val="0"/>
                <w:iCs w:val="0"/>
                <w:sz w:val="22"/>
                <w:szCs w:val="24"/>
              </w:rPr>
            </w:pPr>
            <w:r w:rsidRPr="001A3F2F">
              <w:rPr>
                <w:rStyle w:val="FontStyle59"/>
                <w:sz w:val="22"/>
                <w:szCs w:val="24"/>
              </w:rPr>
              <w:lastRenderedPageBreak/>
              <w:t>ОИ</w:t>
            </w:r>
            <w:proofErr w:type="gramStart"/>
            <w:r w:rsidRPr="001A3F2F">
              <w:rPr>
                <w:rStyle w:val="FontStyle59"/>
                <w:sz w:val="22"/>
                <w:szCs w:val="24"/>
              </w:rPr>
              <w:t>7</w:t>
            </w:r>
            <w:proofErr w:type="gramEnd"/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ind w:firstLine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Физическая куль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softHyphen/>
              <w:t>тура: учеб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п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особие для студ. учреждений сред. проф. образования. </w:t>
            </w:r>
          </w:p>
          <w:p w:rsidR="001A3F2F" w:rsidRPr="001A3F2F" w:rsidRDefault="001A3F2F" w:rsidP="00E8465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Решетников Н.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В., </w:t>
            </w: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Кислицын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Ю.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Л., </w:t>
            </w: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Палтиевич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Р.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Л., </w:t>
            </w: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Погадаев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Г.И</w:t>
            </w: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</w:p>
        </w:tc>
        <w:tc>
          <w:tcPr>
            <w:tcW w:w="5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rPr>
                <w:rFonts w:eastAsia="Calibri"/>
                <w:color w:val="231F20"/>
                <w:sz w:val="22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М., 2016.</w:t>
            </w:r>
          </w:p>
        </w:tc>
      </w:tr>
      <w:tr w:rsidR="001A3F2F" w:rsidRPr="001A3F2F" w:rsidTr="00802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ind w:left="78"/>
              <w:jc w:val="both"/>
              <w:rPr>
                <w:rStyle w:val="FontStyle55"/>
                <w:b w:val="0"/>
                <w:bCs w:val="0"/>
                <w:i w:val="0"/>
                <w:iCs w:val="0"/>
                <w:sz w:val="22"/>
                <w:szCs w:val="24"/>
              </w:rPr>
            </w:pPr>
            <w:r w:rsidRPr="001A3F2F">
              <w:rPr>
                <w:rStyle w:val="FontStyle59"/>
                <w:sz w:val="22"/>
                <w:szCs w:val="24"/>
              </w:rPr>
              <w:t>ОИ8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ind w:firstLine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Физическая культура. Самостоятельная работа: учеб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.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п</w:t>
            </w:r>
            <w:proofErr w:type="gramEnd"/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осо</w:t>
            </w: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softHyphen/>
              <w:t>бие.</w:t>
            </w:r>
          </w:p>
          <w:p w:rsidR="001A3F2F" w:rsidRPr="001A3F2F" w:rsidRDefault="001A3F2F" w:rsidP="00E8465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rPr>
                <w:sz w:val="22"/>
              </w:rPr>
            </w:pPr>
          </w:p>
          <w:p w:rsidR="001A3F2F" w:rsidRPr="001A3F2F" w:rsidRDefault="001A3F2F" w:rsidP="00E8465C">
            <w:pPr>
              <w:pStyle w:val="Style32"/>
              <w:spacing w:line="23" w:lineRule="atLeast"/>
              <w:jc w:val="both"/>
              <w:rPr>
                <w:sz w:val="22"/>
              </w:rPr>
            </w:pP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Сайганова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Е.Г, </w:t>
            </w:r>
            <w:proofErr w:type="spellStart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>Дудов</w:t>
            </w:r>
            <w:proofErr w:type="spellEnd"/>
            <w:r w:rsidRPr="001A3F2F">
              <w:rPr>
                <w:rStyle w:val="80"/>
                <w:rFonts w:ascii="Times New Roman" w:eastAsia="Calibri" w:hAnsi="Times New Roman" w:cs="Times New Roman"/>
                <w:sz w:val="22"/>
                <w:szCs w:val="24"/>
              </w:rPr>
              <w:t xml:space="preserve"> В.А.</w:t>
            </w:r>
          </w:p>
        </w:tc>
        <w:tc>
          <w:tcPr>
            <w:tcW w:w="5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F" w:rsidRPr="001A3F2F" w:rsidRDefault="001A3F2F" w:rsidP="00E8465C">
            <w:pPr>
              <w:pStyle w:val="Style32"/>
              <w:spacing w:line="23" w:lineRule="atLeast"/>
              <w:rPr>
                <w:rFonts w:eastAsia="Calibri"/>
                <w:color w:val="231F20"/>
                <w:sz w:val="22"/>
              </w:rPr>
            </w:pPr>
            <w:r w:rsidRPr="001A3F2F">
              <w:rPr>
                <w:rStyle w:val="8"/>
                <w:rFonts w:ascii="Times New Roman" w:eastAsia="Calibri" w:hAnsi="Times New Roman" w:cs="Times New Roman"/>
                <w:sz w:val="22"/>
                <w:szCs w:val="24"/>
              </w:rPr>
              <w:t>М., 2016</w:t>
            </w:r>
          </w:p>
        </w:tc>
      </w:tr>
    </w:tbl>
    <w:p w:rsidR="001A3F2F" w:rsidRDefault="001A3F2F" w:rsidP="001A3F2F">
      <w:pPr>
        <w:pStyle w:val="Style32"/>
        <w:widowControl/>
        <w:spacing w:line="23" w:lineRule="atLeast"/>
        <w:jc w:val="both"/>
        <w:rPr>
          <w:rStyle w:val="FontStyle59"/>
        </w:rPr>
      </w:pPr>
    </w:p>
    <w:p w:rsidR="001A3F2F" w:rsidRPr="001A3F2F" w:rsidRDefault="001A3F2F" w:rsidP="001A3F2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3F2F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1A3F2F" w:rsidRPr="001A3F2F" w:rsidRDefault="001A3F2F" w:rsidP="001A3F2F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A3F2F">
        <w:rPr>
          <w:rFonts w:ascii="Times New Roman" w:hAnsi="Times New Roman" w:cs="Times New Roman"/>
          <w:bCs/>
          <w:sz w:val="24"/>
          <w:szCs w:val="24"/>
        </w:rPr>
        <w:t>1</w:t>
      </w:r>
      <w:r w:rsidRPr="001A3F2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A3F2F">
        <w:rPr>
          <w:rFonts w:ascii="Times New Roman" w:hAnsi="Times New Roman" w:cs="Times New Roman"/>
          <w:sz w:val="24"/>
          <w:szCs w:val="24"/>
        </w:rPr>
        <w:t>Спортивные игры. Совершенствование спортивного мастерства: Учебник.    Под редакцию Ю.Д. Железняка, М.Ю. Портнова. – М: Академия, 2016</w:t>
      </w:r>
    </w:p>
    <w:p w:rsidR="001A3F2F" w:rsidRPr="001A3F2F" w:rsidRDefault="001A3F2F" w:rsidP="001A3F2F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A3F2F">
        <w:rPr>
          <w:rFonts w:ascii="Times New Roman" w:hAnsi="Times New Roman" w:cs="Times New Roman"/>
          <w:sz w:val="24"/>
          <w:szCs w:val="24"/>
        </w:rPr>
        <w:t xml:space="preserve">2. Гришина Ю.И. Общая физическая подготовка. Знать и уметь: Учебник. Пособие. – Ростов </w:t>
      </w:r>
      <w:proofErr w:type="spellStart"/>
      <w:r w:rsidRPr="001A3F2F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1A3F2F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1A3F2F">
        <w:rPr>
          <w:rFonts w:ascii="Times New Roman" w:hAnsi="Times New Roman" w:cs="Times New Roman"/>
          <w:sz w:val="24"/>
          <w:szCs w:val="24"/>
        </w:rPr>
        <w:t>: Феникс, 2016</w:t>
      </w:r>
    </w:p>
    <w:p w:rsidR="001A3F2F" w:rsidRPr="001A3F2F" w:rsidRDefault="001A3F2F" w:rsidP="001A3F2F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A3F2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A3F2F">
        <w:rPr>
          <w:rFonts w:ascii="Times New Roman" w:hAnsi="Times New Roman" w:cs="Times New Roman"/>
          <w:sz w:val="24"/>
          <w:szCs w:val="24"/>
        </w:rPr>
        <w:t>Вайнер</w:t>
      </w:r>
      <w:proofErr w:type="spellEnd"/>
      <w:r w:rsidRPr="001A3F2F">
        <w:rPr>
          <w:rFonts w:ascii="Times New Roman" w:hAnsi="Times New Roman" w:cs="Times New Roman"/>
          <w:sz w:val="24"/>
          <w:szCs w:val="24"/>
        </w:rPr>
        <w:t xml:space="preserve"> Э.Н. Лечебная физическая культура: Учебник. – М.: Флинта: Наука,2015.</w:t>
      </w:r>
    </w:p>
    <w:p w:rsidR="001A3F2F" w:rsidRPr="001A3F2F" w:rsidRDefault="001A3F2F" w:rsidP="001A3F2F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1A3F2F">
        <w:rPr>
          <w:rFonts w:ascii="Times New Roman" w:hAnsi="Times New Roman" w:cs="Times New Roman"/>
          <w:sz w:val="24"/>
          <w:szCs w:val="24"/>
        </w:rPr>
        <w:t>4. Физическая культура: Учебник. – М.: Академия, 2016.</w:t>
      </w:r>
    </w:p>
    <w:p w:rsidR="001A3F2F" w:rsidRPr="001A3F2F" w:rsidRDefault="001A3F2F" w:rsidP="001A3F2F">
      <w:pPr>
        <w:spacing w:after="0"/>
        <w:ind w:right="141"/>
        <w:jc w:val="both"/>
        <w:rPr>
          <w:rStyle w:val="FontStyle59"/>
          <w:b w:val="0"/>
          <w:bCs w:val="0"/>
          <w:sz w:val="24"/>
          <w:szCs w:val="24"/>
        </w:rPr>
      </w:pPr>
      <w:r w:rsidRPr="001A3F2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A3F2F">
        <w:rPr>
          <w:rStyle w:val="80"/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1A3F2F">
        <w:rPr>
          <w:rStyle w:val="80"/>
          <w:rFonts w:ascii="Times New Roman" w:hAnsi="Times New Roman" w:cs="Times New Roman"/>
          <w:sz w:val="24"/>
          <w:szCs w:val="24"/>
        </w:rPr>
        <w:t xml:space="preserve"> А.А.</w:t>
      </w:r>
      <w:r w:rsidRPr="001A3F2F">
        <w:rPr>
          <w:rFonts w:ascii="Times New Roman" w:hAnsi="Times New Roman" w:cs="Times New Roman"/>
          <w:sz w:val="24"/>
          <w:szCs w:val="24"/>
        </w:rPr>
        <w:t xml:space="preserve"> </w:t>
      </w:r>
      <w:r w:rsidRPr="001A3F2F">
        <w:rPr>
          <w:rStyle w:val="8"/>
          <w:rFonts w:ascii="Times New Roman" w:hAnsi="Times New Roman" w:cs="Times New Roman"/>
          <w:sz w:val="24"/>
          <w:szCs w:val="24"/>
        </w:rPr>
        <w:t>Физическая культура: учебник для студ. учреждений сред</w:t>
      </w:r>
      <w:proofErr w:type="gramStart"/>
      <w:r w:rsidRPr="001A3F2F">
        <w:rPr>
          <w:rStyle w:val="8"/>
          <w:rFonts w:ascii="Times New Roman" w:hAnsi="Times New Roman" w:cs="Times New Roman"/>
          <w:sz w:val="24"/>
          <w:szCs w:val="24"/>
        </w:rPr>
        <w:t>.</w:t>
      </w:r>
      <w:proofErr w:type="gramEnd"/>
      <w:r w:rsidRPr="001A3F2F">
        <w:rPr>
          <w:rStyle w:val="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3F2F">
        <w:rPr>
          <w:rStyle w:val="8"/>
          <w:rFonts w:ascii="Times New Roman" w:hAnsi="Times New Roman" w:cs="Times New Roman"/>
          <w:sz w:val="24"/>
          <w:szCs w:val="24"/>
        </w:rPr>
        <w:t>п</w:t>
      </w:r>
      <w:proofErr w:type="gramEnd"/>
      <w:r w:rsidRPr="001A3F2F">
        <w:rPr>
          <w:rStyle w:val="8"/>
          <w:rFonts w:ascii="Times New Roman" w:hAnsi="Times New Roman" w:cs="Times New Roman"/>
          <w:sz w:val="24"/>
          <w:szCs w:val="24"/>
        </w:rPr>
        <w:t>роф. образо</w:t>
      </w:r>
      <w:r w:rsidRPr="001A3F2F">
        <w:rPr>
          <w:rStyle w:val="8"/>
          <w:rFonts w:ascii="Times New Roman" w:hAnsi="Times New Roman" w:cs="Times New Roman"/>
          <w:sz w:val="24"/>
          <w:szCs w:val="24"/>
        </w:rPr>
        <w:softHyphen/>
        <w:t>вания.</w:t>
      </w:r>
      <w:r w:rsidRPr="001A3F2F">
        <w:rPr>
          <w:rFonts w:ascii="Times New Roman" w:hAnsi="Times New Roman" w:cs="Times New Roman"/>
          <w:sz w:val="24"/>
          <w:szCs w:val="24"/>
        </w:rPr>
        <w:t xml:space="preserve"> </w:t>
      </w:r>
      <w:r w:rsidRPr="001A3F2F">
        <w:rPr>
          <w:rStyle w:val="8"/>
          <w:rFonts w:ascii="Times New Roman" w:hAnsi="Times New Roman" w:cs="Times New Roman"/>
          <w:sz w:val="24"/>
          <w:szCs w:val="24"/>
        </w:rPr>
        <w:t>М., 2016.</w:t>
      </w:r>
    </w:p>
    <w:p w:rsidR="001A3F2F" w:rsidRPr="00C044B3" w:rsidRDefault="001A3F2F" w:rsidP="001A3F2F">
      <w:pPr>
        <w:pStyle w:val="Style32"/>
        <w:widowControl/>
        <w:spacing w:line="23" w:lineRule="atLeast"/>
        <w:rPr>
          <w:rStyle w:val="FontStyle59"/>
        </w:rPr>
      </w:pPr>
      <w:r w:rsidRPr="00C044B3">
        <w:rPr>
          <w:rStyle w:val="FontStyle59"/>
        </w:rPr>
        <w:t>Интернет-ресурсы (</w:t>
      </w:r>
      <w:proofErr w:type="gramStart"/>
      <w:r w:rsidRPr="00C044B3">
        <w:rPr>
          <w:rStyle w:val="FontStyle59"/>
        </w:rPr>
        <w:t>И-Р</w:t>
      </w:r>
      <w:proofErr w:type="gramEnd"/>
      <w:r w:rsidRPr="00C044B3">
        <w:rPr>
          <w:rStyle w:val="FontStyle59"/>
        </w:rPr>
        <w:t>):</w:t>
      </w:r>
    </w:p>
    <w:p w:rsidR="001A3F2F" w:rsidRPr="004E1C7E" w:rsidRDefault="001A3F2F" w:rsidP="001A3F2F">
      <w:pPr>
        <w:pStyle w:val="Style32"/>
        <w:widowControl/>
        <w:spacing w:line="23" w:lineRule="atLeast"/>
        <w:rPr>
          <w:rStyle w:val="FontStyle52"/>
          <w:sz w:val="28"/>
          <w:szCs w:val="28"/>
        </w:rPr>
      </w:pPr>
    </w:p>
    <w:tbl>
      <w:tblPr>
        <w:tblW w:w="13828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"/>
        <w:gridCol w:w="2906"/>
        <w:gridCol w:w="10125"/>
      </w:tblGrid>
      <w:tr w:rsidR="001A3F2F" w:rsidRPr="00241789" w:rsidTr="008022A8">
        <w:trPr>
          <w:trHeight w:val="342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Cs w:val="24"/>
              </w:rPr>
            </w:pPr>
            <w:proofErr w:type="gramStart"/>
            <w:r w:rsidRPr="001A3F2F">
              <w:rPr>
                <w:rStyle w:val="FontStyle55"/>
                <w:szCs w:val="24"/>
              </w:rPr>
              <w:t>И-Р</w:t>
            </w:r>
            <w:proofErr w:type="gramEnd"/>
            <w:r w:rsidRPr="001A3F2F">
              <w:rPr>
                <w:rStyle w:val="FontStyle55"/>
                <w:szCs w:val="24"/>
              </w:rPr>
              <w:t xml:space="preserve"> 1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left="102"/>
              <w:jc w:val="both"/>
              <w:rPr>
                <w:rFonts w:ascii="Times New Roman" w:hAnsi="Times New Roman" w:cs="Times New Roman"/>
                <w:color w:val="231F20"/>
                <w:sz w:val="20"/>
                <w:szCs w:val="24"/>
              </w:rPr>
            </w:pP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www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minstm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gov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ru</w:t>
            </w:r>
            <w:proofErr w:type="spellEnd"/>
          </w:p>
        </w:tc>
        <w:tc>
          <w:tcPr>
            <w:tcW w:w="10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rPr>
                <w:rFonts w:ascii="Times New Roman" w:eastAsia="SchoolBookCSanPin-Regular" w:hAnsi="Times New Roman" w:cs="Times New Roman"/>
                <w:sz w:val="20"/>
                <w:szCs w:val="24"/>
              </w:rPr>
            </w:pPr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Официальный сайт Министерства спорта Российской Федерации.</w:t>
            </w:r>
          </w:p>
          <w:p w:rsidR="001A3F2F" w:rsidRPr="001A3F2F" w:rsidRDefault="001A3F2F" w:rsidP="00E8465C">
            <w:pPr>
              <w:ind w:firstLine="56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A3F2F" w:rsidRPr="00241789" w:rsidTr="008022A8">
        <w:trPr>
          <w:trHeight w:val="342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Cs w:val="24"/>
              </w:rPr>
            </w:pPr>
            <w:proofErr w:type="gramStart"/>
            <w:r w:rsidRPr="001A3F2F">
              <w:rPr>
                <w:rStyle w:val="FontStyle55"/>
                <w:szCs w:val="24"/>
              </w:rPr>
              <w:t>И-Р</w:t>
            </w:r>
            <w:proofErr w:type="gramEnd"/>
            <w:r w:rsidRPr="001A3F2F">
              <w:rPr>
                <w:rStyle w:val="FontStyle55"/>
                <w:szCs w:val="24"/>
              </w:rPr>
              <w:t xml:space="preserve"> 2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left="10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www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edu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ru</w:t>
            </w:r>
            <w:proofErr w:type="spellEnd"/>
          </w:p>
        </w:tc>
        <w:tc>
          <w:tcPr>
            <w:tcW w:w="10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rPr>
                <w:rFonts w:ascii="Times New Roman" w:eastAsia="SchoolBookCSanPin-Regular" w:hAnsi="Times New Roman" w:cs="Times New Roman"/>
                <w:sz w:val="20"/>
                <w:szCs w:val="24"/>
              </w:rPr>
            </w:pPr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Федеральный портал «Российское образование»</w:t>
            </w:r>
          </w:p>
          <w:p w:rsidR="001A3F2F" w:rsidRPr="001A3F2F" w:rsidRDefault="001A3F2F" w:rsidP="00E8465C">
            <w:pPr>
              <w:rPr>
                <w:rFonts w:ascii="Times New Roman" w:hAnsi="Times New Roman" w:cs="Times New Roman"/>
                <w:color w:val="231F20"/>
                <w:sz w:val="20"/>
                <w:szCs w:val="24"/>
              </w:rPr>
            </w:pPr>
          </w:p>
        </w:tc>
      </w:tr>
      <w:tr w:rsidR="001A3F2F" w:rsidRPr="00241789" w:rsidTr="008022A8">
        <w:trPr>
          <w:trHeight w:val="173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Cs w:val="24"/>
              </w:rPr>
            </w:pPr>
            <w:proofErr w:type="gramStart"/>
            <w:r w:rsidRPr="001A3F2F">
              <w:rPr>
                <w:rStyle w:val="FontStyle55"/>
                <w:szCs w:val="24"/>
              </w:rPr>
              <w:t>И-Р</w:t>
            </w:r>
            <w:proofErr w:type="gramEnd"/>
            <w:r w:rsidRPr="001A3F2F">
              <w:rPr>
                <w:rStyle w:val="FontStyle55"/>
                <w:szCs w:val="24"/>
              </w:rPr>
              <w:t xml:space="preserve"> 3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left="102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proofErr w:type="gram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>www</w:t>
            </w:r>
            <w:proofErr w:type="gram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>olympic</w:t>
            </w:r>
            <w:proofErr w:type="spellEnd"/>
            <w:proofErr w:type="gram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>ru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10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rPr>
                <w:rFonts w:ascii="Times New Roman" w:hAnsi="Times New Roman" w:cs="Times New Roman"/>
                <w:color w:val="231F20"/>
                <w:sz w:val="20"/>
                <w:szCs w:val="24"/>
              </w:rPr>
            </w:pPr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Официальный сайт Олимпийского комитета России</w:t>
            </w:r>
          </w:p>
        </w:tc>
      </w:tr>
      <w:tr w:rsidR="001A3F2F" w:rsidRPr="00241789" w:rsidTr="008022A8">
        <w:trPr>
          <w:trHeight w:val="444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pStyle w:val="Style6"/>
              <w:widowControl/>
              <w:rPr>
                <w:rStyle w:val="FontStyle55"/>
                <w:szCs w:val="24"/>
              </w:rPr>
            </w:pPr>
            <w:proofErr w:type="gramStart"/>
            <w:r w:rsidRPr="001A3F2F">
              <w:rPr>
                <w:rStyle w:val="FontStyle55"/>
                <w:szCs w:val="24"/>
              </w:rPr>
              <w:t>И-Р</w:t>
            </w:r>
            <w:proofErr w:type="gramEnd"/>
            <w:r w:rsidRPr="001A3F2F">
              <w:rPr>
                <w:rStyle w:val="FontStyle55"/>
                <w:szCs w:val="24"/>
              </w:rPr>
              <w:t xml:space="preserve"> 4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ind w:left="10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>www</w:t>
            </w:r>
            <w:proofErr w:type="gram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 xml:space="preserve">. </w:t>
            </w:r>
            <w:proofErr w:type="gram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  <w:lang w:val="en-US"/>
              </w:rPr>
              <w:t>goup32441</w:t>
            </w:r>
            <w:proofErr w:type="gram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narod</w:t>
            </w:r>
            <w:proofErr w:type="spellEnd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ru</w:t>
            </w:r>
            <w:proofErr w:type="spellEnd"/>
          </w:p>
        </w:tc>
        <w:tc>
          <w:tcPr>
            <w:tcW w:w="10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F2F" w:rsidRPr="001A3F2F" w:rsidRDefault="001A3F2F" w:rsidP="00E8465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3F2F">
              <w:rPr>
                <w:rFonts w:ascii="Times New Roman" w:eastAsia="SchoolBookCSanPin-Regular" w:hAnsi="Times New Roman" w:cs="Times New Roman"/>
                <w:sz w:val="20"/>
                <w:szCs w:val="24"/>
              </w:rPr>
              <w:t>сайт: Учебно-методические пособия «Общевойсковая подготовка». Наставление по физической подготовке в Вооруженных Силах Российской Федерации</w:t>
            </w:r>
          </w:p>
          <w:p w:rsidR="001A3F2F" w:rsidRPr="001A3F2F" w:rsidRDefault="001A3F2F" w:rsidP="00E8465C">
            <w:pPr>
              <w:ind w:firstLine="567"/>
              <w:rPr>
                <w:rFonts w:ascii="Times New Roman" w:hAnsi="Times New Roman" w:cs="Times New Roman"/>
                <w:color w:val="231F20"/>
                <w:sz w:val="20"/>
                <w:szCs w:val="24"/>
              </w:rPr>
            </w:pPr>
          </w:p>
        </w:tc>
      </w:tr>
    </w:tbl>
    <w:p w:rsidR="001A3F2F" w:rsidRDefault="001A3F2F" w:rsidP="001A3F2F">
      <w:pPr>
        <w:rPr>
          <w:rFonts w:ascii="Times New Roman" w:hAnsi="Times New Roman" w:cs="Times New Roman"/>
          <w:b/>
          <w:sz w:val="28"/>
          <w:szCs w:val="28"/>
        </w:rPr>
      </w:pPr>
    </w:p>
    <w:p w:rsidR="00EC589A" w:rsidRPr="00C713DA" w:rsidRDefault="00EC589A" w:rsidP="00EC5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3DA">
        <w:rPr>
          <w:rFonts w:ascii="Times New Roman" w:hAnsi="Times New Roman" w:cs="Times New Roman"/>
          <w:b/>
          <w:sz w:val="28"/>
          <w:szCs w:val="28"/>
        </w:rPr>
        <w:t>Таблица контроля выполнения самостоятельной работы</w:t>
      </w:r>
    </w:p>
    <w:tbl>
      <w:tblPr>
        <w:tblW w:w="5000" w:type="pct"/>
        <w:jc w:val="center"/>
        <w:tblInd w:w="-1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7"/>
        <w:gridCol w:w="1142"/>
        <w:gridCol w:w="1145"/>
        <w:gridCol w:w="1141"/>
        <w:gridCol w:w="1147"/>
        <w:gridCol w:w="1141"/>
        <w:gridCol w:w="1147"/>
        <w:gridCol w:w="1141"/>
        <w:gridCol w:w="1115"/>
      </w:tblGrid>
      <w:tr w:rsidR="00C713DA" w:rsidRPr="00C713DA" w:rsidTr="001A3F2F">
        <w:trPr>
          <w:trHeight w:val="413"/>
          <w:jc w:val="center"/>
        </w:trPr>
        <w:tc>
          <w:tcPr>
            <w:tcW w:w="1916" w:type="pct"/>
          </w:tcPr>
          <w:p w:rsidR="00C713DA" w:rsidRPr="00C713DA" w:rsidRDefault="00C713DA" w:rsidP="004666D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Описание упражнения</w:t>
            </w:r>
          </w:p>
        </w:tc>
        <w:tc>
          <w:tcPr>
            <w:tcW w:w="386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7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386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8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386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8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балл</w:t>
            </w:r>
          </w:p>
        </w:tc>
        <w:tc>
          <w:tcPr>
            <w:tcW w:w="386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79" w:type="pct"/>
          </w:tcPr>
          <w:p w:rsidR="00C713DA" w:rsidRPr="00C713DA" w:rsidRDefault="00C713DA" w:rsidP="004666D2">
            <w:pPr>
              <w:jc w:val="center"/>
              <w:rPr>
                <w:b/>
                <w:sz w:val="24"/>
              </w:rPr>
            </w:pPr>
            <w:r w:rsidRPr="00C713DA">
              <w:rPr>
                <w:rFonts w:ascii="Times New Roman" w:hAnsi="Times New Roman" w:cs="Times New Roman"/>
                <w:b/>
                <w:sz w:val="24"/>
              </w:rPr>
              <w:t>балл</w:t>
            </w:r>
          </w:p>
        </w:tc>
      </w:tr>
      <w:tr w:rsidR="00EC589A" w:rsidRPr="00C713DA" w:rsidTr="00C713DA">
        <w:trPr>
          <w:trHeight w:val="1002"/>
          <w:jc w:val="center"/>
        </w:trPr>
        <w:tc>
          <w:tcPr>
            <w:tcW w:w="1916" w:type="pct"/>
          </w:tcPr>
          <w:p w:rsidR="00EC589A" w:rsidRPr="00C713DA" w:rsidRDefault="00EC589A" w:rsidP="00EC589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13DA">
              <w:rPr>
                <w:rStyle w:val="c0"/>
                <w:color w:val="000000"/>
                <w:sz w:val="22"/>
              </w:rPr>
              <w:t xml:space="preserve">1.Прыжком переход из упора присев в </w:t>
            </w:r>
            <w:proofErr w:type="gramStart"/>
            <w:r w:rsidRPr="00C713DA">
              <w:rPr>
                <w:rStyle w:val="c0"/>
                <w:color w:val="000000"/>
                <w:sz w:val="22"/>
              </w:rPr>
              <w:t>упор</w:t>
            </w:r>
            <w:proofErr w:type="gramEnd"/>
            <w:r w:rsidRPr="00C713DA">
              <w:rPr>
                <w:rStyle w:val="c0"/>
                <w:color w:val="000000"/>
                <w:sz w:val="22"/>
              </w:rPr>
              <w:t xml:space="preserve"> лежа (для развития общей выносливости, укрепления мышц рук, ног, спины, брюшного пресса).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1A3F2F">
        <w:trPr>
          <w:trHeight w:val="1400"/>
          <w:jc w:val="center"/>
        </w:trPr>
        <w:tc>
          <w:tcPr>
            <w:tcW w:w="1916" w:type="pct"/>
          </w:tcPr>
          <w:p w:rsidR="00EC589A" w:rsidRPr="00C713DA" w:rsidRDefault="00EC589A" w:rsidP="004666D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C713DA">
              <w:rPr>
                <w:rStyle w:val="c0"/>
                <w:rFonts w:ascii="Times New Roman" w:hAnsi="Times New Roman" w:cs="Times New Roman"/>
                <w:bCs/>
                <w:color w:val="000000"/>
              </w:rPr>
              <w:t>2</w:t>
            </w:r>
            <w:r w:rsidRPr="00C713DA">
              <w:rPr>
                <w:rStyle w:val="c0"/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 Прыжки со скакалкой (для развития координации движений, силы ног, прыгучести, общей и силовой выносливости). Общее для всех положение: вращение скакалки вперед, ноги вместе. Учитывается количество прыжков за 30сек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C713DA">
        <w:trPr>
          <w:trHeight w:val="1188"/>
          <w:jc w:val="center"/>
        </w:trPr>
        <w:tc>
          <w:tcPr>
            <w:tcW w:w="1916" w:type="pct"/>
          </w:tcPr>
          <w:p w:rsidR="00EC589A" w:rsidRPr="00C713DA" w:rsidRDefault="00EC589A" w:rsidP="004666D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C713DA">
              <w:rPr>
                <w:rFonts w:ascii="Times New Roman" w:hAnsi="Times New Roman" w:cs="Times New Roman"/>
                <w:szCs w:val="28"/>
              </w:rPr>
              <w:t>3.Поднимание туловища, ноги закреплены, руки за голово</w:t>
            </w:r>
            <w:proofErr w:type="gramStart"/>
            <w:r w:rsidRPr="00C713DA">
              <w:rPr>
                <w:rFonts w:ascii="Times New Roman" w:hAnsi="Times New Roman" w:cs="Times New Roman"/>
                <w:szCs w:val="28"/>
              </w:rPr>
              <w:t>й</w:t>
            </w:r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для развития мышц брюшного пресса, силовой и общей выносливости.)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1A3F2F">
        <w:trPr>
          <w:trHeight w:val="661"/>
          <w:jc w:val="center"/>
        </w:trPr>
        <w:tc>
          <w:tcPr>
            <w:tcW w:w="1916" w:type="pct"/>
          </w:tcPr>
          <w:p w:rsidR="00EC589A" w:rsidRPr="00C713DA" w:rsidRDefault="00EC589A" w:rsidP="00EC589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13DA">
              <w:rPr>
                <w:sz w:val="22"/>
                <w:szCs w:val="28"/>
              </w:rPr>
              <w:t>4.Приседания, руки за головой</w:t>
            </w:r>
            <w:r w:rsidRPr="00C713DA">
              <w:rPr>
                <w:rStyle w:val="c0"/>
                <w:color w:val="000000"/>
                <w:sz w:val="22"/>
              </w:rPr>
              <w:t xml:space="preserve"> (для развития силы ног, общей и силовой выносливости)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C713DA">
        <w:trPr>
          <w:trHeight w:val="1168"/>
          <w:jc w:val="center"/>
        </w:trPr>
        <w:tc>
          <w:tcPr>
            <w:tcW w:w="1916" w:type="pct"/>
          </w:tcPr>
          <w:p w:rsidR="00EC589A" w:rsidRPr="00C713DA" w:rsidRDefault="00EC589A" w:rsidP="004666D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C713DA">
              <w:rPr>
                <w:rStyle w:val="c0"/>
                <w:rFonts w:ascii="Times New Roman" w:hAnsi="Times New Roman" w:cs="Times New Roman"/>
                <w:b/>
                <w:bCs/>
                <w:color w:val="000000"/>
              </w:rPr>
              <w:t> 5.</w:t>
            </w:r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 xml:space="preserve">Подтягивание: мальчики — из виса, </w:t>
            </w:r>
            <w:proofErr w:type="gramStart"/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девочки</w:t>
            </w:r>
            <w:proofErr w:type="gramEnd"/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 xml:space="preserve"> из виса лежа (для развития силы рук, укрепления брюшного пресса, мышц груди и спины).  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C713DA">
        <w:trPr>
          <w:trHeight w:val="1004"/>
          <w:jc w:val="center"/>
        </w:trPr>
        <w:tc>
          <w:tcPr>
            <w:tcW w:w="1916" w:type="pct"/>
          </w:tcPr>
          <w:p w:rsidR="00EC589A" w:rsidRPr="00C713DA" w:rsidRDefault="00EC589A" w:rsidP="004666D2">
            <w:pPr>
              <w:rPr>
                <w:rFonts w:ascii="Times New Roman" w:hAnsi="Times New Roman" w:cs="Times New Roman"/>
              </w:rPr>
            </w:pPr>
            <w:r w:rsidRPr="00C713DA">
              <w:rPr>
                <w:rFonts w:ascii="Times New Roman" w:hAnsi="Times New Roman" w:cs="Times New Roman"/>
                <w:szCs w:val="28"/>
              </w:rPr>
              <w:t>6.Наклоны из исходного положения сто</w:t>
            </w:r>
            <w:proofErr w:type="gramStart"/>
            <w:r w:rsidRPr="00C713DA">
              <w:rPr>
                <w:rFonts w:ascii="Times New Roman" w:hAnsi="Times New Roman" w:cs="Times New Roman"/>
                <w:szCs w:val="28"/>
              </w:rPr>
              <w:t>я</w:t>
            </w:r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C713DA">
              <w:rPr>
                <w:rStyle w:val="c0"/>
                <w:rFonts w:ascii="Times New Roman" w:hAnsi="Times New Roman" w:cs="Times New Roman"/>
                <w:color w:val="000000"/>
              </w:rPr>
              <w:t>для развития гибкости, равновесия, общей выносливости).за</w:t>
            </w:r>
            <w:r w:rsidRPr="00C713DA">
              <w:rPr>
                <w:rFonts w:ascii="Times New Roman" w:hAnsi="Times New Roman" w:cs="Times New Roman"/>
                <w:szCs w:val="28"/>
              </w:rPr>
              <w:t xml:space="preserve"> 30 сек.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rPr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  <w:tr w:rsidR="00EC589A" w:rsidRPr="00C713DA" w:rsidTr="00C713DA">
        <w:trPr>
          <w:trHeight w:val="85"/>
          <w:jc w:val="center"/>
        </w:trPr>
        <w:tc>
          <w:tcPr>
            <w:tcW w:w="1916" w:type="pct"/>
          </w:tcPr>
          <w:p w:rsidR="00EC589A" w:rsidRPr="00C713DA" w:rsidRDefault="00EC589A" w:rsidP="00EC589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13DA">
              <w:rPr>
                <w:rStyle w:val="c0"/>
                <w:color w:val="000000"/>
                <w:sz w:val="22"/>
              </w:rPr>
              <w:lastRenderedPageBreak/>
              <w:t xml:space="preserve">7.Сгибание и разгибание </w:t>
            </w:r>
            <w:proofErr w:type="gramStart"/>
            <w:r w:rsidRPr="00C713DA">
              <w:rPr>
                <w:rStyle w:val="c0"/>
                <w:color w:val="000000"/>
                <w:sz w:val="22"/>
              </w:rPr>
              <w:t>рук</w:t>
            </w:r>
            <w:proofErr w:type="gramEnd"/>
            <w:r w:rsidRPr="00C713DA">
              <w:rPr>
                <w:rStyle w:val="c0"/>
                <w:color w:val="000000"/>
                <w:sz w:val="22"/>
              </w:rPr>
              <w:t xml:space="preserve"> в упоре лежа (для развития силы рук, укрепления мышц брюшного пресса, спины, ног, развития силовой и общей выносливости).</w:t>
            </w: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7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8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86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  <w:tc>
          <w:tcPr>
            <w:tcW w:w="379" w:type="pct"/>
          </w:tcPr>
          <w:p w:rsidR="00EC589A" w:rsidRPr="00C713DA" w:rsidRDefault="00EC589A" w:rsidP="004666D2">
            <w:pPr>
              <w:jc w:val="center"/>
              <w:rPr>
                <w:b/>
                <w:sz w:val="24"/>
              </w:rPr>
            </w:pPr>
          </w:p>
        </w:tc>
      </w:tr>
    </w:tbl>
    <w:p w:rsidR="00EC589A" w:rsidRDefault="00EC589A"/>
    <w:p w:rsidR="00EC589A" w:rsidRDefault="00EC589A"/>
    <w:p w:rsidR="001A3F2F" w:rsidRDefault="001A3F2F"/>
    <w:sectPr w:rsidR="001A3F2F" w:rsidSect="001A3F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63C87"/>
    <w:multiLevelType w:val="hybridMultilevel"/>
    <w:tmpl w:val="369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65989"/>
    <w:multiLevelType w:val="hybridMultilevel"/>
    <w:tmpl w:val="8204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B20"/>
    <w:multiLevelType w:val="hybridMultilevel"/>
    <w:tmpl w:val="C9FC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A063E"/>
    <w:multiLevelType w:val="hybridMultilevel"/>
    <w:tmpl w:val="3DDA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0093"/>
    <w:rsid w:val="000F39D0"/>
    <w:rsid w:val="001A3F2F"/>
    <w:rsid w:val="001E089C"/>
    <w:rsid w:val="003409DF"/>
    <w:rsid w:val="00401746"/>
    <w:rsid w:val="00451CC6"/>
    <w:rsid w:val="004F014E"/>
    <w:rsid w:val="005267DC"/>
    <w:rsid w:val="005A3EF1"/>
    <w:rsid w:val="00606DAF"/>
    <w:rsid w:val="007543E3"/>
    <w:rsid w:val="00757D83"/>
    <w:rsid w:val="00764735"/>
    <w:rsid w:val="008022A8"/>
    <w:rsid w:val="008726D5"/>
    <w:rsid w:val="00924B67"/>
    <w:rsid w:val="009C40D1"/>
    <w:rsid w:val="009C5266"/>
    <w:rsid w:val="00A00093"/>
    <w:rsid w:val="00A03571"/>
    <w:rsid w:val="00A25F9F"/>
    <w:rsid w:val="00AA4D32"/>
    <w:rsid w:val="00B91E1A"/>
    <w:rsid w:val="00C713DA"/>
    <w:rsid w:val="00CC3C9C"/>
    <w:rsid w:val="00D606FA"/>
    <w:rsid w:val="00D67DFD"/>
    <w:rsid w:val="00DC172D"/>
    <w:rsid w:val="00E4003B"/>
    <w:rsid w:val="00EC589A"/>
    <w:rsid w:val="00F32188"/>
    <w:rsid w:val="00FF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09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FF25DA"/>
    <w:rPr>
      <w:color w:val="0000FF" w:themeColor="hyperlink"/>
      <w:u w:val="single"/>
    </w:rPr>
  </w:style>
  <w:style w:type="character" w:customStyle="1" w:styleId="c0">
    <w:name w:val="c0"/>
    <w:basedOn w:val="a0"/>
    <w:rsid w:val="00EC589A"/>
  </w:style>
  <w:style w:type="paragraph" w:customStyle="1" w:styleId="c3">
    <w:name w:val="c3"/>
    <w:basedOn w:val="a"/>
    <w:rsid w:val="00EC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1"/>
    <w:rsid w:val="00EC589A"/>
    <w:rPr>
      <w:sz w:val="31"/>
      <w:szCs w:val="31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EC589A"/>
    <w:pPr>
      <w:shd w:val="clear" w:color="auto" w:fill="FFFFFF"/>
      <w:spacing w:after="0" w:line="365" w:lineRule="exact"/>
      <w:ind w:hanging="460"/>
      <w:jc w:val="both"/>
    </w:pPr>
    <w:rPr>
      <w:sz w:val="31"/>
      <w:szCs w:val="31"/>
    </w:rPr>
  </w:style>
  <w:style w:type="character" w:customStyle="1" w:styleId="8">
    <w:name w:val="Основной текст (8)"/>
    <w:basedOn w:val="a0"/>
    <w:uiPriority w:val="99"/>
    <w:rsid w:val="00DC172D"/>
    <w:rPr>
      <w:rFonts w:ascii="Century Schoolbook" w:hAnsi="Century Schoolbook" w:cs="Century Schoolbook"/>
      <w:color w:val="231F2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0">
    <w:name w:val="Основной текст (8) + Курсив"/>
    <w:basedOn w:val="a0"/>
    <w:uiPriority w:val="99"/>
    <w:rsid w:val="00DC172D"/>
    <w:rPr>
      <w:rFonts w:ascii="Century Schoolbook" w:hAnsi="Century Schoolbook" w:cs="Century Schoolbook"/>
      <w:i/>
      <w:iCs/>
      <w:color w:val="231F2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Style32">
    <w:name w:val="Style32"/>
    <w:basedOn w:val="a"/>
    <w:uiPriority w:val="99"/>
    <w:rsid w:val="001A3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1A3F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A3F2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58">
    <w:name w:val="Font Style58"/>
    <w:basedOn w:val="a0"/>
    <w:uiPriority w:val="99"/>
    <w:rsid w:val="001A3F2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1A3F2F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A3F2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1A3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1A3F2F"/>
    <w:rPr>
      <w:rFonts w:ascii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E924-23BC-43E4-9ADE-0D4E933A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</dc:creator>
  <cp:keywords/>
  <dc:description/>
  <cp:lastModifiedBy>SysAdm</cp:lastModifiedBy>
  <cp:revision>20</cp:revision>
  <cp:lastPrinted>2020-04-08T08:14:00Z</cp:lastPrinted>
  <dcterms:created xsi:type="dcterms:W3CDTF">2020-03-27T09:30:00Z</dcterms:created>
  <dcterms:modified xsi:type="dcterms:W3CDTF">2020-05-13T06:37:00Z</dcterms:modified>
</cp:coreProperties>
</file>